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F5507" w14:textId="77777777" w:rsidR="00BF26AF" w:rsidRPr="00CC6066" w:rsidRDefault="009D5DFD">
      <w:pPr>
        <w:rPr>
          <w:rFonts w:ascii="Times New Roman" w:hAnsi="Times New Roman" w:cs="Times New Roman"/>
          <w:b/>
          <w:sz w:val="28"/>
          <w:szCs w:val="28"/>
        </w:rPr>
      </w:pPr>
      <w:r w:rsidRPr="00CC6066">
        <w:rPr>
          <w:rFonts w:ascii="Times New Roman" w:hAnsi="Times New Roman" w:cs="Times New Roman"/>
          <w:b/>
          <w:sz w:val="28"/>
          <w:szCs w:val="28"/>
        </w:rPr>
        <w:t>Appendix 9D I/O Loop and PLC Panel Demonstration</w:t>
      </w:r>
      <w:r w:rsidR="0094384B" w:rsidRPr="00CC6066">
        <w:rPr>
          <w:rFonts w:ascii="Times New Roman" w:hAnsi="Times New Roman" w:cs="Times New Roman"/>
          <w:b/>
          <w:sz w:val="28"/>
          <w:szCs w:val="28"/>
        </w:rPr>
        <w:t xml:space="preserve"> (SAT)</w:t>
      </w:r>
    </w:p>
    <w:p w14:paraId="599DBF97" w14:textId="1E77C5C7" w:rsidR="0033541B" w:rsidRPr="00F67342" w:rsidRDefault="009D5DFD" w:rsidP="009D5DFD">
      <w:pPr>
        <w:rPr>
          <w:rFonts w:ascii="Times New Roman" w:hAnsi="Times New Roman" w:cs="Times New Roman"/>
          <w:i/>
          <w:u w:val="single"/>
        </w:rPr>
      </w:pPr>
      <w:r w:rsidRPr="00F67342">
        <w:rPr>
          <w:rFonts w:ascii="Times New Roman" w:hAnsi="Times New Roman" w:cs="Times New Roman"/>
          <w:i/>
          <w:u w:val="single"/>
        </w:rPr>
        <w:t>Prior to performing this test</w:t>
      </w:r>
      <w:ins w:id="0" w:author="Kim Ocampo" w:date="2020-03-17T10:35:00Z">
        <w:r w:rsidR="008F0298">
          <w:rPr>
            <w:rFonts w:ascii="Times New Roman" w:hAnsi="Times New Roman" w:cs="Times New Roman"/>
            <w:i/>
            <w:u w:val="single"/>
          </w:rPr>
          <w:t>,</w:t>
        </w:r>
      </w:ins>
      <w:r w:rsidRPr="00F67342">
        <w:rPr>
          <w:rFonts w:ascii="Times New Roman" w:hAnsi="Times New Roman" w:cs="Times New Roman"/>
          <w:i/>
          <w:u w:val="single"/>
        </w:rPr>
        <w:t xml:space="preserve"> the consultant is to verify that </w:t>
      </w:r>
      <w:r w:rsidR="0033541B" w:rsidRPr="00F67342">
        <w:rPr>
          <w:rFonts w:ascii="Times New Roman" w:hAnsi="Times New Roman" w:cs="Times New Roman"/>
          <w:i/>
          <w:u w:val="single"/>
        </w:rPr>
        <w:t xml:space="preserve">the I/O Loop Checks have been completed and that </w:t>
      </w:r>
      <w:r w:rsidRPr="00F67342">
        <w:rPr>
          <w:rFonts w:ascii="Times New Roman" w:hAnsi="Times New Roman" w:cs="Times New Roman"/>
          <w:i/>
          <w:u w:val="single"/>
        </w:rPr>
        <w:t xml:space="preserve">all loops have been tested and verified as functional. </w:t>
      </w:r>
    </w:p>
    <w:p w14:paraId="13CBD9BA" w14:textId="73EB15F1" w:rsidR="0033541B" w:rsidRPr="00CC6066" w:rsidRDefault="009D5DFD" w:rsidP="009D5DFD">
      <w:pPr>
        <w:rPr>
          <w:rFonts w:ascii="Times New Roman" w:hAnsi="Times New Roman" w:cs="Times New Roman"/>
        </w:rPr>
      </w:pPr>
      <w:r w:rsidRPr="00CC6066">
        <w:rPr>
          <w:rFonts w:ascii="Times New Roman" w:hAnsi="Times New Roman" w:cs="Times New Roman"/>
        </w:rPr>
        <w:t xml:space="preserve"> Deficiencies are no</w:t>
      </w:r>
      <w:r w:rsidR="0033541B" w:rsidRPr="00CC6066">
        <w:rPr>
          <w:rFonts w:ascii="Times New Roman" w:hAnsi="Times New Roman" w:cs="Times New Roman"/>
        </w:rPr>
        <w:t>t to be fixed “on the fly”. They are to be recoded and then proceed to the next step. If at any point the 10 I/O loops fail OR is 5% of the loops fail (whichever is the smallest number), testing will be stopped, the whole test will be deemed a failure</w:t>
      </w:r>
      <w:ins w:id="1" w:author="Kim Ocampo" w:date="2020-03-17T10:35:00Z">
        <w:r w:rsidR="008F0298">
          <w:rPr>
            <w:rFonts w:ascii="Times New Roman" w:hAnsi="Times New Roman" w:cs="Times New Roman"/>
          </w:rPr>
          <w:t>,</w:t>
        </w:r>
      </w:ins>
      <w:r w:rsidR="0033541B" w:rsidRPr="00CC6066">
        <w:rPr>
          <w:rFonts w:ascii="Times New Roman" w:hAnsi="Times New Roman" w:cs="Times New Roman"/>
        </w:rPr>
        <w:t xml:space="preserve"> and the whole test will have to be repeated once all of the repairs are done and ALL of the I/O loops are deemed to be ready. </w:t>
      </w:r>
    </w:p>
    <w:p w14:paraId="0E6C6E32" w14:textId="77777777" w:rsidR="009D5DFD" w:rsidRPr="00CC6066" w:rsidRDefault="0033541B" w:rsidP="009D5DFD">
      <w:pPr>
        <w:rPr>
          <w:rFonts w:ascii="Times New Roman" w:hAnsi="Times New Roman" w:cs="Times New Roman"/>
        </w:rPr>
      </w:pPr>
      <w:r w:rsidRPr="00CC6066">
        <w:rPr>
          <w:rFonts w:ascii="Times New Roman" w:hAnsi="Times New Roman" w:cs="Times New Roman"/>
        </w:rPr>
        <w:t>A</w:t>
      </w:r>
      <w:r w:rsidR="009D5DFD" w:rsidRPr="00CC6066">
        <w:rPr>
          <w:rFonts w:ascii="Times New Roman" w:hAnsi="Times New Roman" w:cs="Times New Roman"/>
        </w:rPr>
        <w:t>ll signals must be generated by the field device</w:t>
      </w:r>
      <w:r w:rsidRPr="00CC6066">
        <w:rPr>
          <w:rFonts w:ascii="Times New Roman" w:hAnsi="Times New Roman" w:cs="Times New Roman"/>
        </w:rPr>
        <w:t xml:space="preserve"> or a close to the field device as possible</w:t>
      </w:r>
      <w:r w:rsidR="009D5DFD" w:rsidRPr="00CC6066">
        <w:rPr>
          <w:rFonts w:ascii="Times New Roman" w:hAnsi="Times New Roman" w:cs="Times New Roman"/>
        </w:rPr>
        <w:t>.</w:t>
      </w:r>
    </w:p>
    <w:p w14:paraId="70CC1B6D" w14:textId="77777777" w:rsidR="0033541B" w:rsidRPr="00CC6066" w:rsidRDefault="0033541B" w:rsidP="0033541B">
      <w:pPr>
        <w:spacing w:after="0" w:line="240" w:lineRule="auto"/>
        <w:rPr>
          <w:rFonts w:ascii="Times New Roman" w:hAnsi="Times New Roman" w:cs="Times New Roman"/>
          <w:b/>
        </w:rPr>
      </w:pPr>
      <w:r w:rsidRPr="00CC6066">
        <w:rPr>
          <w:rFonts w:ascii="Times New Roman" w:hAnsi="Times New Roman" w:cs="Times New Roman"/>
          <w:b/>
        </w:rPr>
        <w:t>General Information</w:t>
      </w:r>
    </w:p>
    <w:tbl>
      <w:tblPr>
        <w:tblStyle w:val="TableGrid"/>
        <w:tblW w:w="0" w:type="auto"/>
        <w:shd w:val="pct25" w:color="auto" w:fill="auto"/>
        <w:tblLook w:val="04A0" w:firstRow="1" w:lastRow="0" w:firstColumn="1" w:lastColumn="0" w:noHBand="0" w:noVBand="1"/>
      </w:tblPr>
      <w:tblGrid>
        <w:gridCol w:w="2358"/>
        <w:gridCol w:w="7200"/>
      </w:tblGrid>
      <w:tr w:rsidR="0005679A" w:rsidRPr="00CC6066" w14:paraId="4BB9F09F" w14:textId="77777777" w:rsidTr="00F62830">
        <w:trPr>
          <w:trHeight w:val="179"/>
          <w:tblHeader/>
        </w:trPr>
        <w:tc>
          <w:tcPr>
            <w:tcW w:w="2358" w:type="dxa"/>
            <w:shd w:val="clear" w:color="auto" w:fill="1D1B11" w:themeFill="background2" w:themeFillShade="1A"/>
          </w:tcPr>
          <w:p w14:paraId="61450554" w14:textId="77777777" w:rsidR="0005679A" w:rsidRPr="00CC6066" w:rsidRDefault="0005679A" w:rsidP="0033541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0" w:type="dxa"/>
            <w:shd w:val="clear" w:color="auto" w:fill="1D1B11" w:themeFill="background2" w:themeFillShade="1A"/>
          </w:tcPr>
          <w:p w14:paraId="2FEA548A" w14:textId="77777777" w:rsidR="0005679A" w:rsidRPr="00CC6066" w:rsidRDefault="0005679A" w:rsidP="005E4C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5679A" w:rsidRPr="00CC6066" w14:paraId="0096A575" w14:textId="77777777" w:rsidTr="00F62830">
        <w:tc>
          <w:tcPr>
            <w:tcW w:w="2358" w:type="dxa"/>
            <w:shd w:val="clear" w:color="auto" w:fill="auto"/>
          </w:tcPr>
          <w:p w14:paraId="3750F055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PLC Name</w:t>
            </w:r>
          </w:p>
        </w:tc>
        <w:tc>
          <w:tcPr>
            <w:tcW w:w="7200" w:type="dxa"/>
            <w:shd w:val="clear" w:color="auto" w:fill="auto"/>
          </w:tcPr>
          <w:p w14:paraId="3720CE49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05679A" w:rsidRPr="00CC6066" w14:paraId="627F96AF" w14:textId="77777777" w:rsidTr="00F62830">
        <w:tc>
          <w:tcPr>
            <w:tcW w:w="2358" w:type="dxa"/>
            <w:shd w:val="clear" w:color="auto" w:fill="auto"/>
          </w:tcPr>
          <w:p w14:paraId="2E56324D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Plant</w:t>
            </w:r>
          </w:p>
        </w:tc>
        <w:tc>
          <w:tcPr>
            <w:tcW w:w="7200" w:type="dxa"/>
            <w:shd w:val="clear" w:color="auto" w:fill="auto"/>
          </w:tcPr>
          <w:p w14:paraId="3BD481AD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05679A" w:rsidRPr="00CC6066" w14:paraId="71415DE9" w14:textId="77777777" w:rsidTr="00F62830">
        <w:tc>
          <w:tcPr>
            <w:tcW w:w="2358" w:type="dxa"/>
            <w:shd w:val="clear" w:color="auto" w:fill="auto"/>
          </w:tcPr>
          <w:p w14:paraId="53C4AF02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Review Date</w:t>
            </w:r>
            <w:r w:rsidR="009F6535">
              <w:rPr>
                <w:rFonts w:ascii="Times New Roman" w:hAnsi="Times New Roman" w:cs="Times New Roman"/>
              </w:rPr>
              <w:t xml:space="preserve"> DD/MM/YY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</w:tcPr>
          <w:p w14:paraId="3B7ACE19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05679A" w:rsidRPr="00CC6066" w14:paraId="3AF88821" w14:textId="77777777" w:rsidTr="00F62830"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</w:tcPr>
          <w:p w14:paraId="73BCA2C3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Checked by</w:t>
            </w:r>
            <w:r w:rsidR="00F62830" w:rsidRPr="00CC606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pct40" w:color="auto" w:fill="auto"/>
          </w:tcPr>
          <w:p w14:paraId="26BCFB11" w14:textId="77777777" w:rsidR="0005679A" w:rsidRPr="00CC6066" w:rsidRDefault="0005679A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33541B" w:rsidRPr="00CC6066" w14:paraId="7C7961E0" w14:textId="77777777" w:rsidTr="00F62830">
        <w:tc>
          <w:tcPr>
            <w:tcW w:w="2358" w:type="dxa"/>
            <w:shd w:val="clear" w:color="auto" w:fill="auto"/>
          </w:tcPr>
          <w:p w14:paraId="6B8B225E" w14:textId="77777777" w:rsidR="0033541B" w:rsidRPr="00CC6066" w:rsidRDefault="0033541B" w:rsidP="00F62830">
            <w:pPr>
              <w:jc w:val="right"/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Halton Staff</w:t>
            </w:r>
            <w:r w:rsidR="00F62830" w:rsidRPr="00CC6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0" w:type="dxa"/>
            <w:shd w:val="clear" w:color="auto" w:fill="auto"/>
          </w:tcPr>
          <w:p w14:paraId="53B25BD2" w14:textId="77777777" w:rsidR="0033541B" w:rsidRPr="00CC6066" w:rsidRDefault="0033541B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33541B" w:rsidRPr="00CC6066" w14:paraId="539C0B45" w14:textId="77777777" w:rsidTr="00F62830">
        <w:tc>
          <w:tcPr>
            <w:tcW w:w="2358" w:type="dxa"/>
            <w:shd w:val="clear" w:color="auto" w:fill="auto"/>
          </w:tcPr>
          <w:p w14:paraId="57ACBF5E" w14:textId="77777777" w:rsidR="0033541B" w:rsidRPr="00CC6066" w:rsidRDefault="00F62830" w:rsidP="00F62830">
            <w:pPr>
              <w:jc w:val="right"/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Consultant</w:t>
            </w:r>
          </w:p>
        </w:tc>
        <w:tc>
          <w:tcPr>
            <w:tcW w:w="7200" w:type="dxa"/>
            <w:shd w:val="clear" w:color="auto" w:fill="auto"/>
          </w:tcPr>
          <w:p w14:paraId="19364FB1" w14:textId="77777777" w:rsidR="0033541B" w:rsidRPr="00CC6066" w:rsidRDefault="0033541B" w:rsidP="005E4C0B">
            <w:pPr>
              <w:rPr>
                <w:rFonts w:ascii="Times New Roman" w:hAnsi="Times New Roman" w:cs="Times New Roman"/>
              </w:rPr>
            </w:pPr>
          </w:p>
        </w:tc>
      </w:tr>
      <w:tr w:rsidR="00F62830" w:rsidRPr="00CC6066" w14:paraId="038CD604" w14:textId="77777777" w:rsidTr="00F62830">
        <w:tc>
          <w:tcPr>
            <w:tcW w:w="2358" w:type="dxa"/>
            <w:shd w:val="clear" w:color="auto" w:fill="auto"/>
          </w:tcPr>
          <w:p w14:paraId="24694B55" w14:textId="77777777" w:rsidR="00F62830" w:rsidRPr="00CC6066" w:rsidRDefault="00F62830" w:rsidP="00F62830">
            <w:pPr>
              <w:jc w:val="right"/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Contactor</w:t>
            </w:r>
          </w:p>
        </w:tc>
        <w:tc>
          <w:tcPr>
            <w:tcW w:w="7200" w:type="dxa"/>
            <w:shd w:val="clear" w:color="auto" w:fill="auto"/>
          </w:tcPr>
          <w:p w14:paraId="767BB99E" w14:textId="77777777" w:rsidR="00F62830" w:rsidRPr="00CC6066" w:rsidRDefault="00F62830" w:rsidP="005E4C0B">
            <w:pPr>
              <w:rPr>
                <w:rFonts w:ascii="Times New Roman" w:hAnsi="Times New Roman" w:cs="Times New Roman"/>
              </w:rPr>
            </w:pPr>
          </w:p>
        </w:tc>
      </w:tr>
    </w:tbl>
    <w:p w14:paraId="4CFB156B" w14:textId="77777777" w:rsidR="0005679A" w:rsidRPr="00CC6066" w:rsidRDefault="0005679A" w:rsidP="00F62830">
      <w:pPr>
        <w:spacing w:after="0" w:line="240" w:lineRule="auto"/>
        <w:rPr>
          <w:rFonts w:ascii="Times New Roman" w:hAnsi="Times New Roman" w:cs="Times New Roman"/>
          <w:b/>
        </w:rPr>
      </w:pPr>
    </w:p>
    <w:p w14:paraId="57718C07" w14:textId="77777777" w:rsidR="00F62830" w:rsidRPr="00CC6066" w:rsidRDefault="00F62830" w:rsidP="00F62830">
      <w:pPr>
        <w:spacing w:after="0" w:line="240" w:lineRule="auto"/>
        <w:rPr>
          <w:rFonts w:ascii="Times New Roman" w:hAnsi="Times New Roman" w:cs="Times New Roman"/>
          <w:b/>
        </w:rPr>
      </w:pPr>
      <w:r w:rsidRPr="00CC6066">
        <w:rPr>
          <w:rFonts w:ascii="Times New Roman" w:hAnsi="Times New Roman" w:cs="Times New Roman"/>
          <w:b/>
        </w:rPr>
        <w:t>Deficiencies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180"/>
        <w:gridCol w:w="4590"/>
      </w:tblGrid>
      <w:tr w:rsidR="0005679A" w:rsidRPr="00CC6066" w14:paraId="3F63C4AA" w14:textId="77777777" w:rsidTr="00F62830">
        <w:trPr>
          <w:trHeight w:val="179"/>
          <w:tblHeader/>
        </w:trPr>
        <w:tc>
          <w:tcPr>
            <w:tcW w:w="4968" w:type="dxa"/>
            <w:gridSpan w:val="2"/>
            <w:shd w:val="clear" w:color="auto" w:fill="000000" w:themeFill="text1"/>
          </w:tcPr>
          <w:p w14:paraId="3A15C06F" w14:textId="77777777" w:rsidR="0005679A" w:rsidRPr="00CC6066" w:rsidRDefault="0005679A" w:rsidP="00A83F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6066">
              <w:rPr>
                <w:rFonts w:ascii="Times New Roman" w:eastAsia="Calibri" w:hAnsi="Times New Roman" w:cs="Times New Roman"/>
              </w:rPr>
              <w:t>Check</w:t>
            </w:r>
          </w:p>
        </w:tc>
        <w:tc>
          <w:tcPr>
            <w:tcW w:w="4590" w:type="dxa"/>
            <w:shd w:val="clear" w:color="auto" w:fill="000000" w:themeFill="text1"/>
          </w:tcPr>
          <w:p w14:paraId="6F843EA2" w14:textId="77777777" w:rsidR="0005679A" w:rsidRPr="00CC6066" w:rsidRDefault="0005679A" w:rsidP="00A83F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6066">
              <w:rPr>
                <w:rFonts w:ascii="Times New Roman" w:eastAsia="Calibri" w:hAnsi="Times New Roman" w:cs="Times New Roman"/>
              </w:rPr>
              <w:t>Pass/Fail</w:t>
            </w:r>
          </w:p>
        </w:tc>
      </w:tr>
      <w:tr w:rsidR="0005679A" w:rsidRPr="00CC6066" w14:paraId="32C08035" w14:textId="77777777" w:rsidTr="00F62830">
        <w:tc>
          <w:tcPr>
            <w:tcW w:w="4788" w:type="dxa"/>
          </w:tcPr>
          <w:p w14:paraId="717C7251" w14:textId="77777777" w:rsidR="0005679A" w:rsidRPr="00CC6066" w:rsidRDefault="0005679A" w:rsidP="009D5DFD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Confirm all FAT Panel Deficiencies Closed</w:t>
            </w:r>
          </w:p>
        </w:tc>
        <w:tc>
          <w:tcPr>
            <w:tcW w:w="4770" w:type="dxa"/>
            <w:gridSpan w:val="2"/>
          </w:tcPr>
          <w:p w14:paraId="4E3A6EFB" w14:textId="77777777" w:rsidR="0005679A" w:rsidRPr="00CC6066" w:rsidRDefault="0005679A" w:rsidP="00A83F96">
            <w:pPr>
              <w:rPr>
                <w:rFonts w:ascii="Times New Roman" w:hAnsi="Times New Roman" w:cs="Times New Roman"/>
              </w:rPr>
            </w:pPr>
          </w:p>
        </w:tc>
      </w:tr>
    </w:tbl>
    <w:p w14:paraId="1E032FBF" w14:textId="77777777" w:rsidR="009D5DFD" w:rsidRPr="00CC6066" w:rsidRDefault="009D5DFD">
      <w:pPr>
        <w:rPr>
          <w:rFonts w:ascii="Times New Roman" w:hAnsi="Times New Roman" w:cs="Times New Roman"/>
        </w:rPr>
      </w:pPr>
    </w:p>
    <w:p w14:paraId="7B4B7897" w14:textId="77777777" w:rsidR="00F62830" w:rsidRPr="00CC6066" w:rsidRDefault="00F62830" w:rsidP="00936C60">
      <w:pPr>
        <w:spacing w:after="0" w:line="240" w:lineRule="auto"/>
        <w:rPr>
          <w:rFonts w:ascii="Times New Roman" w:hAnsi="Times New Roman" w:cs="Times New Roman"/>
          <w:b/>
        </w:rPr>
      </w:pPr>
      <w:r w:rsidRPr="00CC6066">
        <w:rPr>
          <w:rFonts w:ascii="Times New Roman" w:hAnsi="Times New Roman" w:cs="Times New Roman"/>
          <w:b/>
        </w:rPr>
        <w:t>Network Cabling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62830" w:rsidRPr="00CC6066" w14:paraId="2FE8339C" w14:textId="77777777" w:rsidTr="00F62830">
        <w:tc>
          <w:tcPr>
            <w:tcW w:w="4788" w:type="dxa"/>
            <w:shd w:val="clear" w:color="auto" w:fill="1D1B11" w:themeFill="background2" w:themeFillShade="1A"/>
          </w:tcPr>
          <w:p w14:paraId="195E40A1" w14:textId="77777777" w:rsidR="00F62830" w:rsidRPr="00CC6066" w:rsidRDefault="00F62830" w:rsidP="00944B93">
            <w:pPr>
              <w:jc w:val="center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CC6066">
              <w:rPr>
                <w:rFonts w:ascii="Times New Roman" w:eastAsia="Calibri" w:hAnsi="Times New Roman" w:cs="Times New Roman"/>
                <w:color w:val="FFFFFF" w:themeColor="background1"/>
              </w:rPr>
              <w:t>Check</w:t>
            </w:r>
          </w:p>
        </w:tc>
        <w:tc>
          <w:tcPr>
            <w:tcW w:w="4788" w:type="dxa"/>
            <w:shd w:val="clear" w:color="auto" w:fill="1D1B11" w:themeFill="background2" w:themeFillShade="1A"/>
          </w:tcPr>
          <w:p w14:paraId="4FE2190F" w14:textId="77777777" w:rsidR="00F62830" w:rsidRPr="00CC6066" w:rsidRDefault="00F62830" w:rsidP="00944B93">
            <w:pPr>
              <w:jc w:val="center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CC6066">
              <w:rPr>
                <w:rFonts w:ascii="Times New Roman" w:eastAsia="Calibri" w:hAnsi="Times New Roman" w:cs="Times New Roman"/>
                <w:color w:val="FFFFFF" w:themeColor="background1"/>
              </w:rPr>
              <w:t>Pass/Fail</w:t>
            </w:r>
          </w:p>
        </w:tc>
      </w:tr>
      <w:tr w:rsidR="00F62830" w:rsidRPr="00CC6066" w14:paraId="33083171" w14:textId="77777777" w:rsidTr="00F62830">
        <w:tc>
          <w:tcPr>
            <w:tcW w:w="4788" w:type="dxa"/>
          </w:tcPr>
          <w:p w14:paraId="7A10B55F" w14:textId="77777777" w:rsidR="00F62830" w:rsidRPr="00CC6066" w:rsidRDefault="00F62830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Check that Patch Cables are supplied and labeled</w:t>
            </w:r>
          </w:p>
        </w:tc>
        <w:tc>
          <w:tcPr>
            <w:tcW w:w="4788" w:type="dxa"/>
          </w:tcPr>
          <w:p w14:paraId="6E0AE536" w14:textId="77777777" w:rsidR="00F62830" w:rsidRPr="00CC6066" w:rsidRDefault="00F62830">
            <w:pPr>
              <w:rPr>
                <w:rFonts w:ascii="Times New Roman" w:hAnsi="Times New Roman" w:cs="Times New Roman"/>
              </w:rPr>
            </w:pPr>
          </w:p>
        </w:tc>
      </w:tr>
      <w:tr w:rsidR="00F62830" w:rsidRPr="00CC6066" w14:paraId="14956255" w14:textId="77777777" w:rsidTr="00F62830">
        <w:tc>
          <w:tcPr>
            <w:tcW w:w="4788" w:type="dxa"/>
          </w:tcPr>
          <w:p w14:paraId="5C5D9A62" w14:textId="77777777" w:rsidR="00F62830" w:rsidRPr="00CC6066" w:rsidRDefault="00936C60">
            <w:pPr>
              <w:rPr>
                <w:rFonts w:ascii="Times New Roman" w:hAnsi="Times New Roman" w:cs="Times New Roman"/>
              </w:rPr>
            </w:pPr>
            <w:r w:rsidRPr="00CC6066">
              <w:rPr>
                <w:rFonts w:ascii="Times New Roman" w:hAnsi="Times New Roman" w:cs="Times New Roman"/>
              </w:rPr>
              <w:t>Check that each of the ports on the WAO have been wired to the NDE</w:t>
            </w:r>
          </w:p>
        </w:tc>
        <w:tc>
          <w:tcPr>
            <w:tcW w:w="4788" w:type="dxa"/>
          </w:tcPr>
          <w:p w14:paraId="0DF895BE" w14:textId="77777777" w:rsidR="00F62830" w:rsidRPr="00CC6066" w:rsidRDefault="00F62830">
            <w:pPr>
              <w:rPr>
                <w:rFonts w:ascii="Times New Roman" w:hAnsi="Times New Roman" w:cs="Times New Roman"/>
              </w:rPr>
            </w:pPr>
          </w:p>
        </w:tc>
      </w:tr>
    </w:tbl>
    <w:p w14:paraId="41EA1538" w14:textId="77777777" w:rsidR="00F62830" w:rsidRPr="00CC6066" w:rsidRDefault="00F62830">
      <w:pPr>
        <w:rPr>
          <w:rFonts w:ascii="Times New Roman" w:hAnsi="Times New Roman" w:cs="Times New Roman"/>
        </w:rPr>
      </w:pPr>
    </w:p>
    <w:p w14:paraId="4C3CE3FA" w14:textId="77777777" w:rsidR="009D5DFD" w:rsidRPr="00CC6066" w:rsidRDefault="009D5DFD" w:rsidP="00F62830">
      <w:pPr>
        <w:spacing w:after="0" w:line="240" w:lineRule="auto"/>
        <w:rPr>
          <w:rFonts w:ascii="Times New Roman" w:hAnsi="Times New Roman" w:cs="Times New Roman"/>
          <w:b/>
        </w:rPr>
      </w:pPr>
      <w:r w:rsidRPr="00CC6066">
        <w:rPr>
          <w:rFonts w:ascii="Times New Roman" w:hAnsi="Times New Roman" w:cs="Times New Roman"/>
          <w:b/>
        </w:rPr>
        <w:t>Sample I/O Check List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365"/>
        <w:gridCol w:w="3330"/>
        <w:gridCol w:w="4770"/>
      </w:tblGrid>
      <w:tr w:rsidR="009D5DFD" w:rsidRPr="00CC6066" w14:paraId="696844AF" w14:textId="77777777" w:rsidTr="00F62830">
        <w:trPr>
          <w:trHeight w:val="300"/>
          <w:tblHeader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5702D778" w14:textId="77777777" w:rsidR="009D5DFD" w:rsidRPr="00CC6066" w:rsidRDefault="009D5DFD" w:rsidP="00A83F96">
            <w:pPr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Address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2310F4C8" w14:textId="77777777" w:rsidR="009D5DFD" w:rsidRPr="00CC6066" w:rsidRDefault="009D5DFD" w:rsidP="00A83F96">
            <w:pPr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Description (New)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5C8B5C7E" w14:textId="77777777" w:rsidR="009D5DFD" w:rsidRPr="00CC6066" w:rsidRDefault="009D5DFD" w:rsidP="00A83F96">
            <w:pPr>
              <w:jc w:val="center"/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Pass / Fail</w:t>
            </w:r>
          </w:p>
        </w:tc>
      </w:tr>
      <w:tr w:rsidR="009D5DFD" w:rsidRPr="00CC6066" w14:paraId="1C333C0C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601FD18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I:01/00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3FB60DB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Hydro Power Failure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</w:tcPr>
          <w:p w14:paraId="46393857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4F5C4F97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3550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32B28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UPS Fault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F6F686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685AC868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6636B0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4CC7D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Phase Fail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9A7A83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3CAA985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C72F4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6E579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TVSS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223150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0CDC85F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D63D0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F08DC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Building Illegal Entry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7C3A1B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486C6D63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8C9E9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AC8B3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Building Security System Armed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6511E6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E434064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D37B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3F75F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9a Pump Room Fire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9E7D8B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B209614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0A491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A3E96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Generator Room Fire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3ED93B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318A527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2A81F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I:01/08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8AE9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 xml:space="preserve"> Well 9b Pump Room Fire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DE5968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A277688" w14:textId="77777777" w:rsidTr="00F62830">
        <w:trPr>
          <w:trHeight w:val="42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48FC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lastRenderedPageBreak/>
              <w:t>I:01/09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8B96A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9a Pump Rm HI/LO Temperature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1EB58A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DAEE18A" w14:textId="77777777" w:rsidTr="00F62830">
        <w:trPr>
          <w:trHeight w:val="42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FAFB9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I:01/10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920AC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Generator Rm HI/LO Temperature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EB415A2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43943306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0F1E0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I:01/11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FF196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Vestibule HI/LO Temperature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7D723D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34226CD2" w14:textId="77777777" w:rsidTr="00F62830">
        <w:trPr>
          <w:trHeight w:val="42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76551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I:01/12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ABC42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Rm HI/LO Temperature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591C43F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A15B79B" w14:textId="77777777" w:rsidTr="00F62830">
        <w:trPr>
          <w:trHeight w:val="42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B58D2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I:01/13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F4FB5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9b Pump Rm HI/LO Temperature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5B2135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8F210E6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1AED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I:01/14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D5FE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Building Flood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25B733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188A3083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7EF44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I:01/15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6E7F3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Containment Area Flood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1353FE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FE81262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0873C12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I:02/00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5BC6759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Rm Ventilation System - Hi Rate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</w:tcPr>
          <w:p w14:paraId="679951E8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35D6E0B1" w14:textId="77777777" w:rsidTr="00F62830">
        <w:trPr>
          <w:trHeight w:val="42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16496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A4AA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Rm HI/LO Temperature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CDFEEBE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0B70DAC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76AEE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20D47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Gas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84DA4A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B9CEC32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94293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E29D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Gas Detector Fault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9873BE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B2C23CA" w14:textId="77777777" w:rsidTr="00F62830">
        <w:trPr>
          <w:trHeight w:val="196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1E03C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83E80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Network Distribution Enclosure High Temperature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69714A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86B9164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65B24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74587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Room Supply Fan Running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72491C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2821BFE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B5511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F5B0A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Room Exhaust Fan Running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87F9AC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3CE6FC4D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78B750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1D625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Room Supply Fan Running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516045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2FF19B6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69E98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I:02/08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305B1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Room Exhaust Fan Running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23A85F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8909B99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89FC6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I:02/09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A42E5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Vestibule Supply Fan Running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91CDCB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1855FD6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ADEE90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I:02/10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A5C3B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Valve Chamber 1 Flood Float switch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51D5D7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AD66710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BA809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I:02/11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E2FCD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Valve Chamber 2 Flood Float switch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0A867F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66A4F832" w14:textId="77777777" w:rsidTr="00F6283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3CC21A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I:02/12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F51D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1 Control Mode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244CDA" w14:textId="77777777" w:rsidR="009D5DFD" w:rsidRPr="00CC6066" w:rsidRDefault="009D5DFD" w:rsidP="009D5D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</w:tbl>
    <w:p w14:paraId="61D28E6C" w14:textId="77777777" w:rsidR="009D5DFD" w:rsidRPr="00CC6066" w:rsidRDefault="009D5DFD" w:rsidP="009D5DFD">
      <w:pPr>
        <w:spacing w:after="0"/>
        <w:rPr>
          <w:rFonts w:ascii="Times New Roman" w:hAnsi="Times New Roman" w:cs="Times New Roman"/>
        </w:rPr>
      </w:pP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533"/>
        <w:gridCol w:w="3162"/>
        <w:gridCol w:w="4770"/>
      </w:tblGrid>
      <w:tr w:rsidR="009D5DFD" w:rsidRPr="00CC6066" w14:paraId="43E7B67A" w14:textId="77777777" w:rsidTr="00F62830">
        <w:trPr>
          <w:trHeight w:val="300"/>
          <w:tblHeader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65AEB38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Address</w:t>
            </w:r>
          </w:p>
        </w:tc>
        <w:tc>
          <w:tcPr>
            <w:tcW w:w="3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7A2A2A4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Description (New)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</w:tcPr>
          <w:p w14:paraId="3EA465F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Pass / Fail</w:t>
            </w:r>
          </w:p>
        </w:tc>
      </w:tr>
      <w:tr w:rsidR="009D5DFD" w:rsidRPr="00CC6066" w14:paraId="41D32DB6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2B503DB0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I:14.00</w:t>
            </w:r>
          </w:p>
        </w:tc>
        <w:tc>
          <w:tcPr>
            <w:tcW w:w="3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405B5AD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Pump 9b Speed Feedback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</w:tcPr>
          <w:p w14:paraId="0BB88BA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3CCCD4F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8D6BF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I:14.01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74D70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Chlorinator 2 Position Feedback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6AD72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CC6EFD0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ED16E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I:14.02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93A50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2 Speed Feedback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2E0D7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16D94028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EABBC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I:14.03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32AA7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4 Speed Feedback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C37E8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BB04EA2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7F0CF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I:15.00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21D9D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Weight 1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AEF31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135A3BEE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58D2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I:15.01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C58F3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Chlorinator 3 Position Feedback {Future}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1561E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62F89CC0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B9DED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I:15.02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A6E5F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Weight 3 {Future}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D0812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12D5FE5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24B5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I:15.03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30A1F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Weight 4 {Future}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C17EE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0D2BC7D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C4AC1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I:16.00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0A7DF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Chlorine Gas Scrubber Exhaust Gas Level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8E57F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C2F5C10" w14:textId="77777777" w:rsidTr="00F62830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95BBA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I:16.01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4C26D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7B030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1015055" w14:textId="77777777" w:rsidTr="00F62830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EBA0B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I:16.02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814A3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0939F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4C6E03B4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73AF0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I:16.03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0EC42A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88353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A2FCB37" w14:textId="77777777" w:rsidTr="00F62830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90EBE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I:17.00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B5E84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9C1DC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0F475A1" w14:textId="77777777" w:rsidTr="00F62830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3C7F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lastRenderedPageBreak/>
              <w:t>I:17.01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6BE19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B95B6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6DCB33B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517AF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I:17.02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E6B7D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275460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7D5FD6AD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D4956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I:17.03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75833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3892A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65549FAF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60BBB74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O:18.00</w:t>
            </w:r>
          </w:p>
        </w:tc>
        <w:tc>
          <w:tcPr>
            <w:tcW w:w="3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1C726E7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Pump 9a Speed Setpoint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</w:tcPr>
          <w:p w14:paraId="6D049EF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130F2387" w14:textId="77777777" w:rsidTr="00F62830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7EF0E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O:18.01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EE046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Chlorinator 1 Position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2B9565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BD07041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D2B1B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O:18.02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F93BE9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1 Speed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7C1F7A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4C6E6C9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6F146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O:18.03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6F76E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3 Speed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309B6A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696AD549" w14:textId="77777777" w:rsidTr="00F62830">
        <w:trPr>
          <w:trHeight w:val="42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90661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O:19.00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AA501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Pump 9b Speed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D0196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8A6F20F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85480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O:19.01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2A2891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Chlorinator 2 Position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62F03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C22D1EF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0EF23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O:19.02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02D958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2 Speed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C58F7AF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3930395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CA41A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O:19.03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9050F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Fluoride Pump 4 Speed Setpoint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7ECD3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50003596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FD2DBE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O:20.00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D097DB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Chlorinator 3 Position Setpoint {Future}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5E917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1303F797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1498C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O:20.01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5E99A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4F949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2906BAD8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3E1F12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O:20.02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3AA664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0E34A7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9D5DFD" w:rsidRPr="00CC6066" w14:paraId="021E9B3D" w14:textId="77777777" w:rsidTr="00F62830">
        <w:trPr>
          <w:trHeight w:val="300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3AB196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O:20.03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BB750D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Spare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8637FC" w14:textId="77777777" w:rsidR="009D5DFD" w:rsidRPr="00CC6066" w:rsidRDefault="009D5DFD" w:rsidP="009D5DFD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</w:tbl>
    <w:p w14:paraId="6B361AB8" w14:textId="77777777" w:rsidR="009D5DFD" w:rsidRPr="00CC6066" w:rsidRDefault="009D5DFD">
      <w:pPr>
        <w:rPr>
          <w:rFonts w:ascii="Times New Roman" w:hAnsi="Times New Roman" w:cs="Times New Roman"/>
        </w:rPr>
      </w:pPr>
    </w:p>
    <w:p w14:paraId="5754CE80" w14:textId="4344CFA5" w:rsidR="00717175" w:rsidRPr="00CC6066" w:rsidRDefault="00717175" w:rsidP="00717175">
      <w:pPr>
        <w:spacing w:after="0" w:line="240" w:lineRule="auto"/>
        <w:rPr>
          <w:rFonts w:ascii="Times New Roman" w:hAnsi="Times New Roman" w:cs="Times New Roman"/>
          <w:b/>
        </w:rPr>
      </w:pPr>
      <w:bookmarkStart w:id="2" w:name="_GoBack"/>
      <w:r>
        <w:rPr>
          <w:rFonts w:ascii="Times New Roman" w:hAnsi="Times New Roman" w:cs="Times New Roman"/>
          <w:b/>
        </w:rPr>
        <w:t>Removal of</w:t>
      </w:r>
      <w:r w:rsidRPr="00CC6066">
        <w:rPr>
          <w:rFonts w:ascii="Times New Roman" w:hAnsi="Times New Roman" w:cs="Times New Roman"/>
          <w:b/>
        </w:rPr>
        <w:t xml:space="preserve"> I/O Check List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365"/>
        <w:gridCol w:w="3330"/>
        <w:gridCol w:w="4770"/>
      </w:tblGrid>
      <w:tr w:rsidR="00717175" w:rsidRPr="00CC6066" w14:paraId="1A1263EE" w14:textId="77777777" w:rsidTr="004533F0">
        <w:trPr>
          <w:trHeight w:val="300"/>
          <w:tblHeader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6B82ED66" w14:textId="77777777" w:rsidR="00717175" w:rsidRPr="00CC6066" w:rsidRDefault="00717175" w:rsidP="004533F0">
            <w:pPr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Address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18DA4749" w14:textId="77777777" w:rsidR="00717175" w:rsidRPr="00CC6066" w:rsidRDefault="00717175" w:rsidP="004533F0">
            <w:pPr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Description (New)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08ED7E49" w14:textId="77777777" w:rsidR="00717175" w:rsidRPr="00CC6066" w:rsidRDefault="00717175" w:rsidP="004533F0">
            <w:pPr>
              <w:jc w:val="center"/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FFFFFF"/>
                <w:sz w:val="20"/>
                <w:lang w:eastAsia="en-CA"/>
              </w:rPr>
              <w:t>Pass / Fail</w:t>
            </w:r>
          </w:p>
        </w:tc>
      </w:tr>
      <w:tr w:rsidR="00717175" w:rsidRPr="00CC6066" w14:paraId="607E4BFE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4E9057C9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I:01/00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128487F3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Hydro Power Failure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</w:tcPr>
          <w:p w14:paraId="01602529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4A662972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362EA8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A8D11B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UPS Fault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6AA5C4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0B1C42C1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50C62B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CF2B99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Phase Fail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3C86D78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780EA844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399564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250EC4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TVSS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B4758D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3A551D90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5A3741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06B0DF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Building Illegal Entry Alarm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BC494F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25A53428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5BEA30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341B36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Building Security System Armed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04D67D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2A0EE3D1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EA597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B38181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Well 9a Pump Room Fire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7BD7B5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6B2217D4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69116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38B4E5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Generator Room Fire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80AAB8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tr w:rsidR="00717175" w:rsidRPr="00CC6066" w14:paraId="760AA6EA" w14:textId="77777777" w:rsidTr="004533F0">
        <w:trPr>
          <w:trHeight w:val="300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F908B1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>I:01/08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F3EB4" w14:textId="77777777" w:rsidR="00717175" w:rsidRPr="00CC6066" w:rsidRDefault="00717175" w:rsidP="004533F0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  <w:r w:rsidRPr="00CC6066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  <w:t xml:space="preserve"> Well 9b Pump Room Fire Alarm Status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A52F0B" w14:textId="77777777" w:rsidR="00717175" w:rsidRPr="00CC6066" w:rsidRDefault="00717175" w:rsidP="004533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CA"/>
              </w:rPr>
            </w:pPr>
          </w:p>
        </w:tc>
      </w:tr>
      <w:bookmarkEnd w:id="2"/>
    </w:tbl>
    <w:p w14:paraId="15AC0174" w14:textId="446F9629" w:rsidR="009D5DFD" w:rsidRPr="00CC6066" w:rsidRDefault="009D5DFD">
      <w:pPr>
        <w:rPr>
          <w:rFonts w:ascii="Times New Roman" w:hAnsi="Times New Roman" w:cs="Times New Roman"/>
        </w:rPr>
      </w:pPr>
      <w:r w:rsidRPr="00CC6066">
        <w:rPr>
          <w:rFonts w:ascii="Times New Roman" w:hAnsi="Times New Roman" w:cs="Times New Roman"/>
        </w:rPr>
        <w:br w:type="page"/>
      </w:r>
    </w:p>
    <w:p w14:paraId="02C08C3F" w14:textId="77777777" w:rsidR="00936C60" w:rsidRPr="00CC6066" w:rsidRDefault="00936C60" w:rsidP="00936C6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C606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Deficiencies </w:t>
      </w:r>
    </w:p>
    <w:p w14:paraId="2FD0FCD8" w14:textId="77777777" w:rsidR="00936C60" w:rsidRPr="00CC6066" w:rsidRDefault="00936C60" w:rsidP="00936C6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C6066">
        <w:rPr>
          <w:rFonts w:ascii="Times New Roman" w:eastAsia="Times New Roman" w:hAnsi="Times New Roman" w:cs="Times New Roman"/>
          <w:i/>
          <w:sz w:val="24"/>
          <w:szCs w:val="20"/>
          <w:u w:val="single"/>
        </w:rPr>
        <w:t>Insert Appendix 9k – Standard Deficiency Sheet here.</w:t>
      </w:r>
    </w:p>
    <w:p w14:paraId="7F80A789" w14:textId="77777777" w:rsidR="00936C60" w:rsidRPr="00CC6066" w:rsidRDefault="00936C60" w:rsidP="00936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CC6066">
        <w:rPr>
          <w:rFonts w:ascii="Times New Roman" w:eastAsia="Times New Roman" w:hAnsi="Times New Roman" w:cs="Times New Roman"/>
          <w:sz w:val="24"/>
          <w:szCs w:val="20"/>
        </w:rPr>
        <w:t xml:space="preserve">Hand written notes are not to be replaced with typed notes later nor are these sheets to be removed or replaced in the binder at any time. </w:t>
      </w:r>
    </w:p>
    <w:p w14:paraId="05A8250A" w14:textId="77777777" w:rsidR="009D5DFD" w:rsidRPr="00CC6066" w:rsidRDefault="009D5DFD">
      <w:pPr>
        <w:rPr>
          <w:rFonts w:ascii="Times New Roman" w:hAnsi="Times New Roman" w:cs="Times New Roman"/>
        </w:rPr>
      </w:pPr>
    </w:p>
    <w:sectPr w:rsidR="009D5DFD" w:rsidRPr="00CC60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AF9B8" w14:textId="77777777" w:rsidR="00A50AED" w:rsidRDefault="00A50AED" w:rsidP="00D46252">
      <w:pPr>
        <w:spacing w:after="0" w:line="240" w:lineRule="auto"/>
      </w:pPr>
      <w:r>
        <w:separator/>
      </w:r>
    </w:p>
  </w:endnote>
  <w:endnote w:type="continuationSeparator" w:id="0">
    <w:p w14:paraId="29F687FD" w14:textId="77777777" w:rsidR="00A50AED" w:rsidRDefault="00A50AED" w:rsidP="00D46252">
      <w:pPr>
        <w:spacing w:after="0" w:line="240" w:lineRule="auto"/>
      </w:pPr>
      <w:r>
        <w:continuationSeparator/>
      </w:r>
    </w:p>
  </w:endnote>
  <w:endnote w:type="continuationNotice" w:id="1">
    <w:p w14:paraId="3179FC6D" w14:textId="77777777" w:rsidR="00A50AED" w:rsidRDefault="00A50A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43C4B" w14:textId="77777777" w:rsidR="00D46252" w:rsidRDefault="00D462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351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A84F4B" w14:textId="54EA49C8" w:rsidR="00D46252" w:rsidRDefault="00D462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1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F6A18C" w14:textId="77777777" w:rsidR="00D46252" w:rsidRDefault="00D462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70208" w14:textId="77777777" w:rsidR="00D46252" w:rsidRDefault="00D46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E20E6" w14:textId="77777777" w:rsidR="00A50AED" w:rsidRDefault="00A50AED" w:rsidP="00D46252">
      <w:pPr>
        <w:spacing w:after="0" w:line="240" w:lineRule="auto"/>
      </w:pPr>
      <w:r>
        <w:separator/>
      </w:r>
    </w:p>
  </w:footnote>
  <w:footnote w:type="continuationSeparator" w:id="0">
    <w:p w14:paraId="5EA1071C" w14:textId="77777777" w:rsidR="00A50AED" w:rsidRDefault="00A50AED" w:rsidP="00D46252">
      <w:pPr>
        <w:spacing w:after="0" w:line="240" w:lineRule="auto"/>
      </w:pPr>
      <w:r>
        <w:continuationSeparator/>
      </w:r>
    </w:p>
  </w:footnote>
  <w:footnote w:type="continuationNotice" w:id="1">
    <w:p w14:paraId="60AE539A" w14:textId="77777777" w:rsidR="00A50AED" w:rsidRDefault="00A50A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1A443" w14:textId="77777777" w:rsidR="00D46252" w:rsidRDefault="00D46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7E6A5" w14:textId="77777777" w:rsidR="00D46252" w:rsidRDefault="00D462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7AF4C" w14:textId="77777777" w:rsidR="00D46252" w:rsidRDefault="00D4625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m Ocampo">
    <w15:presenceInfo w15:providerId="AD" w15:userId="S::kocampo@nlsengineering.com::06dd8bf1-018d-42ce-abf5-9661afcc3c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FD"/>
    <w:rsid w:val="0005679A"/>
    <w:rsid w:val="00057082"/>
    <w:rsid w:val="00082137"/>
    <w:rsid w:val="00221670"/>
    <w:rsid w:val="002A0716"/>
    <w:rsid w:val="002F51A3"/>
    <w:rsid w:val="0033541B"/>
    <w:rsid w:val="003B2493"/>
    <w:rsid w:val="00717175"/>
    <w:rsid w:val="008F0298"/>
    <w:rsid w:val="00936C60"/>
    <w:rsid w:val="0094384B"/>
    <w:rsid w:val="009D5DFD"/>
    <w:rsid w:val="009F6535"/>
    <w:rsid w:val="00A50AED"/>
    <w:rsid w:val="00A542AF"/>
    <w:rsid w:val="00B642BC"/>
    <w:rsid w:val="00BB2FAC"/>
    <w:rsid w:val="00BB7E43"/>
    <w:rsid w:val="00C26A6E"/>
    <w:rsid w:val="00CC6066"/>
    <w:rsid w:val="00D46252"/>
    <w:rsid w:val="00F0047F"/>
    <w:rsid w:val="00F62830"/>
    <w:rsid w:val="00F6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9BA55"/>
  <w15:docId w15:val="{4EA6A883-EFB9-4A42-B87A-08EDF759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4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252"/>
  </w:style>
  <w:style w:type="paragraph" w:styleId="Footer">
    <w:name w:val="footer"/>
    <w:basedOn w:val="Normal"/>
    <w:link w:val="FooterChar"/>
    <w:uiPriority w:val="99"/>
    <w:unhideWhenUsed/>
    <w:rsid w:val="00D46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252"/>
  </w:style>
  <w:style w:type="paragraph" w:styleId="Revision">
    <w:name w:val="Revision"/>
    <w:hidden/>
    <w:uiPriority w:val="99"/>
    <w:semiHidden/>
    <w:rsid w:val="002F51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947692DC8B2047A6A8A6ABB2F05EA6" ma:contentTypeVersion="11" ma:contentTypeDescription="Create a new document." ma:contentTypeScope="" ma:versionID="04bcde51a9ff43be471fdc961a1a2a8e">
  <xsd:schema xmlns:xsd="http://www.w3.org/2001/XMLSchema" xmlns:xs="http://www.w3.org/2001/XMLSchema" xmlns:p="http://schemas.microsoft.com/office/2006/metadata/properties" xmlns:ns2="750715fa-8ca6-46f3-9f70-8600f9579dd3" xmlns:ns3="0b2909f5-9263-416c-ab24-e065986e4c86" targetNamespace="http://schemas.microsoft.com/office/2006/metadata/properties" ma:root="true" ma:fieldsID="db2d57dab76ce78d84f85b55af81b41b" ns2:_="" ns3:_="">
    <xsd:import namespace="750715fa-8ca6-46f3-9f70-8600f9579dd3"/>
    <xsd:import namespace="0b2909f5-9263-416c-ab24-e065986e4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715fa-8ca6-46f3-9f70-8600f9579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09f5-9263-416c-ab24-e065986e4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EA044-1073-4205-98A9-70F73E94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B1783A-8D98-4CB9-B129-B2BF5B943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0715fa-8ca6-46f3-9f70-8600f9579dd3"/>
    <ds:schemaRef ds:uri="0b2909f5-9263-416c-ab24-e065986e4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95FD5C-CDF6-4E4D-AF38-B0DF6E30E3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of Halton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Craig, David</dc:creator>
  <cp:lastModifiedBy>McCook, Scott</cp:lastModifiedBy>
  <cp:revision>2</cp:revision>
  <dcterms:created xsi:type="dcterms:W3CDTF">2017-09-06T19:16:00Z</dcterms:created>
  <dcterms:modified xsi:type="dcterms:W3CDTF">2021-05-31T16:54:00Z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0x0101001E947692DC8B2047A6A8A6ABB2F05EA6</vt:lpwstr>
  </property>
</Properties>
</file>